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06E" w:rsidRPr="00001060" w:rsidRDefault="0051406E" w:rsidP="00001060">
      <w:pPr>
        <w:spacing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001060">
        <w:rPr>
          <w:rFonts w:ascii="Arial" w:hAnsi="Arial" w:cs="Arial"/>
          <w:b/>
          <w:bCs/>
          <w:sz w:val="22"/>
          <w:szCs w:val="22"/>
        </w:rPr>
        <w:t>Załącznik nr 7 do SWZ</w:t>
      </w:r>
    </w:p>
    <w:p w:rsidR="0051406E" w:rsidRPr="00CA7D1C" w:rsidRDefault="0051406E" w:rsidP="0000106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Kalkulacja cenowa</w:t>
      </w:r>
      <w:r w:rsidRPr="00CA7D1C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1406E" w:rsidRDefault="0051406E" w:rsidP="00001060">
      <w:pPr>
        <w:rPr>
          <w:rFonts w:ascii="Arial" w:hAnsi="Arial" w:cs="Arial"/>
          <w:sz w:val="22"/>
          <w:szCs w:val="22"/>
        </w:rPr>
      </w:pPr>
      <w:r w:rsidRPr="00CA7D1C">
        <w:rPr>
          <w:rFonts w:ascii="Arial" w:hAnsi="Arial" w:cs="Arial"/>
          <w:sz w:val="22"/>
          <w:szCs w:val="22"/>
        </w:rPr>
        <w:t>A. Budowa wieży obserwacyjnej, miejsca postojowego dla samochodów osobowych i autokaru wraz ze zjazdem z drogi wojewódzkiej, ścieżki, altany/wiaty z ławostołem oraz obiektów małej architektury przy Zbiorniku Goczałkowickim</w:t>
      </w:r>
    </w:p>
    <w:p w:rsidR="0051406E" w:rsidRPr="00CA7D1C" w:rsidRDefault="0051406E" w:rsidP="00001060">
      <w:pPr>
        <w:numPr>
          <w:ins w:id="0" w:author="Unknown" w:date="2021-05-07T13:40:00Z"/>
        </w:numPr>
        <w:rPr>
          <w:rFonts w:ascii="Arial" w:hAnsi="Arial" w:cs="Arial"/>
          <w:sz w:val="22"/>
          <w:szCs w:val="22"/>
        </w:rPr>
      </w:pP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954"/>
        <w:gridCol w:w="1928"/>
        <w:gridCol w:w="1332"/>
      </w:tblGrid>
      <w:tr w:rsidR="0051406E" w:rsidRPr="00CA7D1C">
        <w:trPr>
          <w:cantSplit/>
        </w:trPr>
        <w:tc>
          <w:tcPr>
            <w:tcW w:w="567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4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Wyszczególnienie opracowań/działań (*)</w:t>
            </w:r>
          </w:p>
        </w:tc>
        <w:tc>
          <w:tcPr>
            <w:tcW w:w="1928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</w:p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wynagrodzenia</w:t>
            </w:r>
          </w:p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(netto) zł</w:t>
            </w:r>
          </w:p>
        </w:tc>
        <w:tc>
          <w:tcPr>
            <w:tcW w:w="1332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Uwagi</w:t>
            </w:r>
          </w:p>
        </w:tc>
      </w:tr>
      <w:tr w:rsidR="0051406E" w:rsidRPr="00CA7D1C">
        <w:trPr>
          <w:cantSplit/>
          <w:trHeight w:val="97"/>
        </w:trPr>
        <w:tc>
          <w:tcPr>
            <w:tcW w:w="567" w:type="dxa"/>
            <w:shd w:val="clear" w:color="auto" w:fill="D6E3BC"/>
            <w:vAlign w:val="center"/>
          </w:tcPr>
          <w:p w:rsidR="0051406E" w:rsidRPr="0045141E" w:rsidRDefault="0051406E" w:rsidP="00001060">
            <w:pPr>
              <w:pStyle w:val="Tekstpodstawowy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shd w:val="clear" w:color="auto" w:fill="D6E3BC"/>
            <w:vAlign w:val="center"/>
          </w:tcPr>
          <w:p w:rsidR="0051406E" w:rsidRPr="00CA7D1C" w:rsidRDefault="0051406E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8" w:type="dxa"/>
            <w:shd w:val="clear" w:color="auto" w:fill="D6E3BC"/>
            <w:vAlign w:val="center"/>
          </w:tcPr>
          <w:p w:rsidR="0051406E" w:rsidRPr="00CA7D1C" w:rsidRDefault="0051406E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2" w:type="dxa"/>
            <w:shd w:val="clear" w:color="auto" w:fill="D6E3BC"/>
            <w:vAlign w:val="center"/>
          </w:tcPr>
          <w:p w:rsidR="0051406E" w:rsidRPr="00CA7D1C" w:rsidRDefault="0051406E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1406E" w:rsidRPr="00CA7D1C">
        <w:trPr>
          <w:cantSplit/>
          <w:trHeight w:val="487"/>
        </w:trPr>
        <w:tc>
          <w:tcPr>
            <w:tcW w:w="567" w:type="dxa"/>
            <w:vMerge w:val="restart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Etap I - Opracowanie dokumentacji projektowej 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428"/>
        </w:trPr>
        <w:tc>
          <w:tcPr>
            <w:tcW w:w="567" w:type="dxa"/>
            <w:vMerge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Opracowanie koncepcji  i wykonanie dokumentacji technicznej w tym: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niezbędnych badań terenowych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projektu zagospodarowania terenu;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projektu wykonawczego;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specyfikacje techniczne wykonania i odbioru robót;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opracowanie kosztorysów na roboty budowlane;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przedmiary robót;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inne;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uzyskanie administracyjnych zezwoleń na realizację inwestycji.</w:t>
            </w:r>
          </w:p>
        </w:tc>
        <w:tc>
          <w:tcPr>
            <w:tcW w:w="1928" w:type="dxa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459"/>
        </w:trPr>
        <w:tc>
          <w:tcPr>
            <w:tcW w:w="567" w:type="dxa"/>
            <w:vMerge w:val="restart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Etap II - Roboty budowlane wraz z pełnieniem nadzoru autorskiego</w:t>
            </w:r>
            <w:r w:rsidRPr="00CA7D1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451"/>
        </w:trPr>
        <w:tc>
          <w:tcPr>
            <w:tcW w:w="567" w:type="dxa"/>
            <w:vMerge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budowa wieży obserwacyjnej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350"/>
        </w:trPr>
        <w:tc>
          <w:tcPr>
            <w:tcW w:w="567" w:type="dxa"/>
            <w:vMerge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budowa miejsca postojowego wraz ze zjazdem z drogi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400"/>
        </w:trPr>
        <w:tc>
          <w:tcPr>
            <w:tcW w:w="567" w:type="dxa"/>
            <w:vMerge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budowa dojścia do wieży obserwacyjnej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337"/>
        </w:trPr>
        <w:tc>
          <w:tcPr>
            <w:tcW w:w="567" w:type="dxa"/>
            <w:vMerge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wyposażenie infrastruktury w urządzenia odpoczynku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</w:t>
            </w:r>
            <w:proofErr w:type="spellStart"/>
            <w:r w:rsidRPr="00CA7D1C">
              <w:rPr>
                <w:rFonts w:ascii="Arial" w:hAnsi="Arial" w:cs="Arial"/>
                <w:sz w:val="22"/>
                <w:szCs w:val="22"/>
              </w:rPr>
              <w:t>ławostół</w:t>
            </w:r>
            <w:proofErr w:type="spellEnd"/>
            <w:r w:rsidRPr="00CA7D1C">
              <w:rPr>
                <w:rFonts w:ascii="Arial" w:hAnsi="Arial" w:cs="Arial"/>
                <w:sz w:val="22"/>
                <w:szCs w:val="22"/>
              </w:rPr>
              <w:t xml:space="preserve"> zadaszony - 1 szt.,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ławka betonowa - 3 szt.,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kosz na odpady - 2 szt.,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stojak na rower - 1 szt.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215"/>
        </w:trPr>
        <w:tc>
          <w:tcPr>
            <w:tcW w:w="567" w:type="dxa"/>
            <w:vMerge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inne.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431"/>
        </w:trPr>
        <w:tc>
          <w:tcPr>
            <w:tcW w:w="567" w:type="dxa"/>
            <w:vMerge w:val="restart"/>
            <w:tcBorders>
              <w:left w:val="nil"/>
              <w:bottom w:val="nil"/>
            </w:tcBorders>
            <w:shd w:val="clear" w:color="auto" w:fill="FFFFFF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ogółem (netto)  zł: </w:t>
            </w:r>
          </w:p>
        </w:tc>
        <w:tc>
          <w:tcPr>
            <w:tcW w:w="1928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273"/>
        </w:trPr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Podatek VAT</w:t>
            </w:r>
          </w:p>
        </w:tc>
        <w:tc>
          <w:tcPr>
            <w:tcW w:w="1928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631"/>
        </w:trPr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ogółem (brutto) zł: </w:t>
            </w:r>
          </w:p>
        </w:tc>
        <w:tc>
          <w:tcPr>
            <w:tcW w:w="1928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406E" w:rsidRPr="00CA7D1C" w:rsidRDefault="0051406E" w:rsidP="0000106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51406E" w:rsidRPr="00CA7D1C" w:rsidRDefault="0051406E" w:rsidP="00001060">
      <w:pPr>
        <w:ind w:left="284" w:firstLine="76"/>
        <w:jc w:val="both"/>
        <w:rPr>
          <w:rFonts w:ascii="Arial" w:hAnsi="Arial" w:cs="Arial"/>
          <w:sz w:val="22"/>
          <w:szCs w:val="22"/>
        </w:rPr>
      </w:pPr>
    </w:p>
    <w:p w:rsidR="0051406E" w:rsidRPr="00CA7D1C" w:rsidRDefault="0051406E" w:rsidP="00001060">
      <w:pPr>
        <w:rPr>
          <w:rFonts w:ascii="Arial" w:hAnsi="Arial" w:cs="Arial"/>
          <w:sz w:val="22"/>
          <w:szCs w:val="22"/>
        </w:rPr>
      </w:pPr>
      <w:r w:rsidRPr="00CA7D1C">
        <w:rPr>
          <w:rFonts w:ascii="Arial" w:hAnsi="Arial" w:cs="Arial"/>
          <w:sz w:val="22"/>
          <w:szCs w:val="22"/>
        </w:rPr>
        <w:t xml:space="preserve">B. Budowa czatowni na grobli na stawie hodowlanym </w:t>
      </w:r>
      <w:proofErr w:type="spellStart"/>
      <w:r w:rsidRPr="00CA7D1C">
        <w:rPr>
          <w:rFonts w:ascii="Arial" w:hAnsi="Arial" w:cs="Arial"/>
          <w:sz w:val="22"/>
          <w:szCs w:val="22"/>
        </w:rPr>
        <w:t>Bożyniec</w:t>
      </w:r>
      <w:proofErr w:type="spellEnd"/>
      <w:r w:rsidRPr="00CA7D1C">
        <w:rPr>
          <w:rFonts w:ascii="Arial" w:hAnsi="Arial" w:cs="Arial"/>
          <w:sz w:val="22"/>
          <w:szCs w:val="22"/>
        </w:rPr>
        <w:t xml:space="preserve"> Wielki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954"/>
        <w:gridCol w:w="1928"/>
        <w:gridCol w:w="1332"/>
      </w:tblGrid>
      <w:tr w:rsidR="0051406E" w:rsidRPr="00CA7D1C">
        <w:trPr>
          <w:cantSplit/>
        </w:trPr>
        <w:tc>
          <w:tcPr>
            <w:tcW w:w="567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4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Wyszczególnienie opracowań/działań (*)</w:t>
            </w:r>
          </w:p>
        </w:tc>
        <w:tc>
          <w:tcPr>
            <w:tcW w:w="1928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</w:p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wynagrodzenia</w:t>
            </w:r>
          </w:p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(netto) zł</w:t>
            </w:r>
          </w:p>
        </w:tc>
        <w:tc>
          <w:tcPr>
            <w:tcW w:w="1332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Uwagi</w:t>
            </w:r>
          </w:p>
        </w:tc>
      </w:tr>
      <w:tr w:rsidR="0051406E" w:rsidRPr="00CA7D1C">
        <w:trPr>
          <w:cantSplit/>
          <w:trHeight w:val="97"/>
        </w:trPr>
        <w:tc>
          <w:tcPr>
            <w:tcW w:w="567" w:type="dxa"/>
            <w:shd w:val="clear" w:color="auto" w:fill="D6E3BC"/>
            <w:vAlign w:val="center"/>
          </w:tcPr>
          <w:p w:rsidR="0051406E" w:rsidRPr="0045141E" w:rsidRDefault="0051406E" w:rsidP="00001060">
            <w:pPr>
              <w:pStyle w:val="Tekstpodstawowy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shd w:val="clear" w:color="auto" w:fill="D6E3BC"/>
            <w:vAlign w:val="center"/>
          </w:tcPr>
          <w:p w:rsidR="0051406E" w:rsidRPr="00CA7D1C" w:rsidRDefault="0051406E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8" w:type="dxa"/>
            <w:shd w:val="clear" w:color="auto" w:fill="D6E3BC"/>
            <w:vAlign w:val="center"/>
          </w:tcPr>
          <w:p w:rsidR="0051406E" w:rsidRPr="00CA7D1C" w:rsidRDefault="0051406E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2" w:type="dxa"/>
            <w:shd w:val="clear" w:color="auto" w:fill="D6E3BC"/>
            <w:vAlign w:val="center"/>
          </w:tcPr>
          <w:p w:rsidR="0051406E" w:rsidRPr="00CA7D1C" w:rsidRDefault="0051406E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1406E" w:rsidRPr="00CA7D1C">
        <w:trPr>
          <w:cantSplit/>
          <w:trHeight w:val="487"/>
        </w:trPr>
        <w:tc>
          <w:tcPr>
            <w:tcW w:w="567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Etap I - Opracowanie dokumentacji projektowej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wraz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z uzyskaniem niezbędnych zezwoleń i uzgodnień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459"/>
        </w:trPr>
        <w:tc>
          <w:tcPr>
            <w:tcW w:w="567" w:type="dxa"/>
            <w:vMerge w:val="restart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Etap II - Roboty budowlane wraz z pełnieniem nadzoru autorskiego</w:t>
            </w:r>
            <w:r w:rsidRPr="00CA7D1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640"/>
        </w:trPr>
        <w:tc>
          <w:tcPr>
            <w:tcW w:w="567" w:type="dxa"/>
            <w:vMerge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budowa czatowni</w:t>
            </w:r>
          </w:p>
        </w:tc>
        <w:tc>
          <w:tcPr>
            <w:tcW w:w="1928" w:type="dxa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215"/>
        </w:trPr>
        <w:tc>
          <w:tcPr>
            <w:tcW w:w="567" w:type="dxa"/>
            <w:vMerge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inne.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431"/>
        </w:trPr>
        <w:tc>
          <w:tcPr>
            <w:tcW w:w="567" w:type="dxa"/>
            <w:vMerge w:val="restart"/>
            <w:tcBorders>
              <w:left w:val="nil"/>
              <w:bottom w:val="nil"/>
            </w:tcBorders>
            <w:shd w:val="clear" w:color="auto" w:fill="FFFFFF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ogółem (netto)  zł: </w:t>
            </w:r>
          </w:p>
        </w:tc>
        <w:tc>
          <w:tcPr>
            <w:tcW w:w="1928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273"/>
        </w:trPr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Podatek VAT</w:t>
            </w:r>
          </w:p>
        </w:tc>
        <w:tc>
          <w:tcPr>
            <w:tcW w:w="1928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631"/>
        </w:trPr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ogółem (brutto) zł: </w:t>
            </w:r>
          </w:p>
        </w:tc>
        <w:tc>
          <w:tcPr>
            <w:tcW w:w="1928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406E" w:rsidRPr="00CA7D1C" w:rsidRDefault="0051406E" w:rsidP="0000106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51406E" w:rsidRPr="00CA7D1C" w:rsidRDefault="0051406E" w:rsidP="00001060">
      <w:pPr>
        <w:ind w:left="284" w:hanging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51406E" w:rsidRPr="00CA7D1C" w:rsidRDefault="0051406E" w:rsidP="00001060">
      <w:pPr>
        <w:rPr>
          <w:rFonts w:ascii="Arial" w:hAnsi="Arial" w:cs="Arial"/>
          <w:sz w:val="22"/>
          <w:szCs w:val="22"/>
        </w:rPr>
      </w:pPr>
      <w:r w:rsidRPr="00CA7D1C">
        <w:rPr>
          <w:rFonts w:ascii="Arial" w:hAnsi="Arial" w:cs="Arial"/>
          <w:sz w:val="22"/>
          <w:szCs w:val="22"/>
        </w:rPr>
        <w:t>C. Budowa altany/wiaty z ławostołem oraz obiektów małej architektury przy Zbiorniku Goczałkowickim: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954"/>
        <w:gridCol w:w="1928"/>
        <w:gridCol w:w="1332"/>
      </w:tblGrid>
      <w:tr w:rsidR="0051406E" w:rsidRPr="00CA7D1C">
        <w:trPr>
          <w:cantSplit/>
        </w:trPr>
        <w:tc>
          <w:tcPr>
            <w:tcW w:w="567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4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Wyszczególnienie opracowań/działań (*)</w:t>
            </w:r>
          </w:p>
        </w:tc>
        <w:tc>
          <w:tcPr>
            <w:tcW w:w="1928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</w:p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wynagrodzenia</w:t>
            </w:r>
          </w:p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(netto) zł</w:t>
            </w:r>
          </w:p>
        </w:tc>
        <w:tc>
          <w:tcPr>
            <w:tcW w:w="1332" w:type="dxa"/>
            <w:shd w:val="clear" w:color="auto" w:fill="D6E3BC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Uwagi</w:t>
            </w:r>
          </w:p>
        </w:tc>
      </w:tr>
      <w:tr w:rsidR="0051406E" w:rsidRPr="00CA7D1C">
        <w:trPr>
          <w:cantSplit/>
          <w:trHeight w:val="97"/>
        </w:trPr>
        <w:tc>
          <w:tcPr>
            <w:tcW w:w="567" w:type="dxa"/>
            <w:shd w:val="clear" w:color="auto" w:fill="D6E3BC"/>
            <w:vAlign w:val="center"/>
          </w:tcPr>
          <w:p w:rsidR="0051406E" w:rsidRPr="0045141E" w:rsidRDefault="0051406E" w:rsidP="00001060">
            <w:pPr>
              <w:pStyle w:val="Tekstpodstawowy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shd w:val="clear" w:color="auto" w:fill="D6E3BC"/>
            <w:vAlign w:val="center"/>
          </w:tcPr>
          <w:p w:rsidR="0051406E" w:rsidRPr="00CA7D1C" w:rsidRDefault="0051406E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8" w:type="dxa"/>
            <w:shd w:val="clear" w:color="auto" w:fill="D6E3BC"/>
            <w:vAlign w:val="center"/>
          </w:tcPr>
          <w:p w:rsidR="0051406E" w:rsidRPr="00CA7D1C" w:rsidRDefault="0051406E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2" w:type="dxa"/>
            <w:shd w:val="clear" w:color="auto" w:fill="D6E3BC"/>
            <w:vAlign w:val="center"/>
          </w:tcPr>
          <w:p w:rsidR="0051406E" w:rsidRPr="00CA7D1C" w:rsidRDefault="0051406E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1406E" w:rsidRPr="00CA7D1C">
        <w:trPr>
          <w:cantSplit/>
          <w:trHeight w:val="487"/>
        </w:trPr>
        <w:tc>
          <w:tcPr>
            <w:tcW w:w="567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Etap I - Opracowanie dokumentacji projektowej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wraz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z uzyskaniem niezbędnych zezwoleń i uzgodnień</w:t>
            </w:r>
          </w:p>
        </w:tc>
        <w:tc>
          <w:tcPr>
            <w:tcW w:w="1928" w:type="dxa"/>
          </w:tcPr>
          <w:p w:rsidR="0051406E" w:rsidRPr="00CA7D1C" w:rsidRDefault="0051406E" w:rsidP="00223E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459"/>
        </w:trPr>
        <w:tc>
          <w:tcPr>
            <w:tcW w:w="567" w:type="dxa"/>
            <w:vMerge w:val="restart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Etap II - Roboty budowlane wraz z pełnieniem nadzoru autorskiego</w:t>
            </w:r>
            <w:r w:rsidRPr="00CA7D1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260"/>
        </w:trPr>
        <w:tc>
          <w:tcPr>
            <w:tcW w:w="567" w:type="dxa"/>
            <w:vMerge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CA7D1C">
              <w:rPr>
                <w:rFonts w:ascii="Arial" w:hAnsi="Arial" w:cs="Arial"/>
                <w:sz w:val="22"/>
                <w:szCs w:val="22"/>
              </w:rPr>
              <w:t>ławostól</w:t>
            </w:r>
            <w:proofErr w:type="spellEnd"/>
            <w:r w:rsidRPr="00CA7D1C">
              <w:rPr>
                <w:rFonts w:ascii="Arial" w:hAnsi="Arial" w:cs="Arial"/>
                <w:sz w:val="22"/>
                <w:szCs w:val="22"/>
              </w:rPr>
              <w:t xml:space="preserve"> zadaszony</w:t>
            </w:r>
          </w:p>
        </w:tc>
        <w:tc>
          <w:tcPr>
            <w:tcW w:w="1928" w:type="dxa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357"/>
        </w:trPr>
        <w:tc>
          <w:tcPr>
            <w:tcW w:w="567" w:type="dxa"/>
            <w:vMerge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wyposażenie infrastruktury w urządzenia odpoczynku: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kosz na odpady - 1 szt.,</w:t>
            </w:r>
          </w:p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stojak na rower 1 szt.</w:t>
            </w:r>
          </w:p>
        </w:tc>
        <w:tc>
          <w:tcPr>
            <w:tcW w:w="1928" w:type="dxa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215"/>
        </w:trPr>
        <w:tc>
          <w:tcPr>
            <w:tcW w:w="567" w:type="dxa"/>
            <w:vMerge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inne.</w:t>
            </w:r>
          </w:p>
        </w:tc>
        <w:tc>
          <w:tcPr>
            <w:tcW w:w="1928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431"/>
        </w:trPr>
        <w:tc>
          <w:tcPr>
            <w:tcW w:w="567" w:type="dxa"/>
            <w:vMerge w:val="restart"/>
            <w:tcBorders>
              <w:left w:val="nil"/>
              <w:bottom w:val="nil"/>
            </w:tcBorders>
            <w:shd w:val="clear" w:color="auto" w:fill="FFFFFF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ogółem (netto)  zł: </w:t>
            </w:r>
          </w:p>
        </w:tc>
        <w:tc>
          <w:tcPr>
            <w:tcW w:w="1928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273"/>
        </w:trPr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Podatek VAT</w:t>
            </w:r>
          </w:p>
        </w:tc>
        <w:tc>
          <w:tcPr>
            <w:tcW w:w="1928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631"/>
        </w:trPr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ogółem (brutto) zł: </w:t>
            </w:r>
          </w:p>
        </w:tc>
        <w:tc>
          <w:tcPr>
            <w:tcW w:w="1928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406E" w:rsidRPr="00CA7D1C" w:rsidRDefault="0051406E" w:rsidP="0000106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51406E" w:rsidRPr="00CA7D1C" w:rsidRDefault="0051406E" w:rsidP="0000106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51406E" w:rsidRPr="00CA7D1C" w:rsidRDefault="0051406E" w:rsidP="0000106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812"/>
        <w:gridCol w:w="1928"/>
        <w:gridCol w:w="1332"/>
      </w:tblGrid>
      <w:tr w:rsidR="0051406E" w:rsidRPr="00CA7D1C">
        <w:trPr>
          <w:cantSplit/>
          <w:trHeight w:val="431"/>
        </w:trPr>
        <w:tc>
          <w:tcPr>
            <w:tcW w:w="709" w:type="dxa"/>
            <w:vMerge w:val="restart"/>
            <w:tcBorders>
              <w:left w:val="nil"/>
              <w:bottom w:val="nil"/>
            </w:tcBorders>
            <w:shd w:val="clear" w:color="auto" w:fill="FFFFFF"/>
            <w:textDirection w:val="btLr"/>
          </w:tcPr>
          <w:p w:rsidR="0051406E" w:rsidRPr="00CA7D1C" w:rsidRDefault="0051406E" w:rsidP="0077341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RAZEM</w:t>
            </w:r>
          </w:p>
          <w:p w:rsidR="0051406E" w:rsidRPr="00CA7D1C" w:rsidRDefault="0051406E" w:rsidP="0077341D">
            <w:pPr>
              <w:ind w:left="113" w:right="113"/>
              <w:jc w:val="center"/>
              <w:rPr>
                <w:rFonts w:ascii="Arial" w:hAnsi="Arial" w:cs="Arial"/>
              </w:rPr>
            </w:pPr>
            <w:proofErr w:type="spellStart"/>
            <w:r w:rsidRPr="00CA7D1C">
              <w:rPr>
                <w:rFonts w:ascii="Arial" w:hAnsi="Arial" w:cs="Arial"/>
                <w:sz w:val="22"/>
                <w:szCs w:val="22"/>
              </w:rPr>
              <w:t>A+B+C</w:t>
            </w:r>
            <w:proofErr w:type="spellEnd"/>
          </w:p>
        </w:tc>
        <w:tc>
          <w:tcPr>
            <w:tcW w:w="5812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ogółem (netto)  zł: </w:t>
            </w:r>
          </w:p>
        </w:tc>
        <w:tc>
          <w:tcPr>
            <w:tcW w:w="1928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273"/>
        </w:trPr>
        <w:tc>
          <w:tcPr>
            <w:tcW w:w="709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>Podatek VAT</w:t>
            </w:r>
          </w:p>
        </w:tc>
        <w:tc>
          <w:tcPr>
            <w:tcW w:w="1928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51406E" w:rsidRPr="00CA7D1C">
        <w:trPr>
          <w:cantSplit/>
          <w:trHeight w:val="631"/>
        </w:trPr>
        <w:tc>
          <w:tcPr>
            <w:tcW w:w="709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51406E" w:rsidRPr="00CA7D1C" w:rsidRDefault="0051406E" w:rsidP="0077341D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rPr>
                <w:rFonts w:ascii="Arial" w:hAnsi="Arial" w:cs="Arial"/>
                <w:b/>
                <w:bCs/>
              </w:rPr>
            </w:pPr>
            <w:r w:rsidRPr="00CA7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ogółem (brutto) zł: </w:t>
            </w:r>
          </w:p>
        </w:tc>
        <w:tc>
          <w:tcPr>
            <w:tcW w:w="1928" w:type="dxa"/>
            <w:shd w:val="clear" w:color="auto" w:fill="BFBFBF"/>
            <w:vAlign w:val="center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shd w:val="clear" w:color="auto" w:fill="BFBFBF"/>
          </w:tcPr>
          <w:p w:rsidR="0051406E" w:rsidRPr="00CA7D1C" w:rsidRDefault="0051406E" w:rsidP="007734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406E" w:rsidRPr="00CA7D1C" w:rsidRDefault="0051406E" w:rsidP="0000106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406E" w:rsidRDefault="0051406E"/>
    <w:sectPr w:rsidR="0051406E" w:rsidSect="005F5A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61" w:right="1273" w:bottom="1418" w:left="1417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0C0" w:rsidRDefault="000D20C0" w:rsidP="004369FD">
      <w:r>
        <w:separator/>
      </w:r>
    </w:p>
  </w:endnote>
  <w:endnote w:type="continuationSeparator" w:id="0">
    <w:p w:rsidR="000D20C0" w:rsidRDefault="000D20C0" w:rsidP="00436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61C" w:rsidRDefault="00FB361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06E" w:rsidRPr="00995601" w:rsidRDefault="00766A85">
    <w:pPr>
      <w:pStyle w:val="Stopka"/>
      <w:jc w:val="right"/>
      <w:rPr>
        <w:rFonts w:ascii="Arial" w:hAnsi="Arial" w:cs="Arial"/>
        <w:sz w:val="18"/>
        <w:szCs w:val="18"/>
      </w:rPr>
    </w:pPr>
    <w:r w:rsidRPr="00995601">
      <w:rPr>
        <w:rFonts w:ascii="Arial" w:hAnsi="Arial" w:cs="Arial"/>
        <w:sz w:val="18"/>
        <w:szCs w:val="18"/>
      </w:rPr>
      <w:fldChar w:fldCharType="begin"/>
    </w:r>
    <w:r w:rsidR="0051406E" w:rsidRPr="00995601">
      <w:rPr>
        <w:rFonts w:ascii="Arial" w:hAnsi="Arial" w:cs="Arial"/>
        <w:sz w:val="18"/>
        <w:szCs w:val="18"/>
      </w:rPr>
      <w:instrText>PAGE   \* MERGEFORMAT</w:instrText>
    </w:r>
    <w:r w:rsidRPr="00995601">
      <w:rPr>
        <w:rFonts w:ascii="Arial" w:hAnsi="Arial" w:cs="Arial"/>
        <w:sz w:val="18"/>
        <w:szCs w:val="18"/>
      </w:rPr>
      <w:fldChar w:fldCharType="separate"/>
    </w:r>
    <w:r w:rsidR="00FB361C">
      <w:rPr>
        <w:rFonts w:ascii="Arial" w:hAnsi="Arial" w:cs="Arial"/>
        <w:noProof/>
        <w:sz w:val="18"/>
        <w:szCs w:val="18"/>
      </w:rPr>
      <w:t>2</w:t>
    </w:r>
    <w:r w:rsidRPr="00995601">
      <w:rPr>
        <w:rFonts w:ascii="Arial" w:hAnsi="Arial" w:cs="Arial"/>
        <w:sz w:val="18"/>
        <w:szCs w:val="18"/>
      </w:rPr>
      <w:fldChar w:fldCharType="end"/>
    </w:r>
  </w:p>
  <w:p w:rsidR="0051406E" w:rsidRDefault="0051406E" w:rsidP="007875BF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61C" w:rsidRDefault="00FB36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0C0" w:rsidRDefault="000D20C0" w:rsidP="004369FD">
      <w:r>
        <w:separator/>
      </w:r>
    </w:p>
  </w:footnote>
  <w:footnote w:type="continuationSeparator" w:id="0">
    <w:p w:rsidR="000D20C0" w:rsidRDefault="000D20C0" w:rsidP="00436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61C" w:rsidRDefault="00FB361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06E" w:rsidRDefault="0051406E">
    <w:pPr>
      <w:pStyle w:val="Nagwek"/>
      <w:rPr>
        <w:rFonts w:ascii="Arial" w:hAnsi="Arial" w:cs="Arial"/>
        <w:sz w:val="18"/>
        <w:szCs w:val="18"/>
      </w:rPr>
    </w:pPr>
  </w:p>
  <w:p w:rsidR="0051406E" w:rsidRPr="005F5AC1" w:rsidRDefault="0051406E">
    <w:pPr>
      <w:pStyle w:val="Nagwek"/>
      <w:rPr>
        <w:rFonts w:ascii="Arial" w:hAnsi="Arial" w:cs="Arial"/>
        <w:sz w:val="18"/>
        <w:szCs w:val="18"/>
      </w:rPr>
    </w:pPr>
    <w:r w:rsidRPr="005F5AC1">
      <w:rPr>
        <w:rFonts w:ascii="Arial" w:hAnsi="Arial" w:cs="Arial"/>
        <w:sz w:val="18"/>
        <w:szCs w:val="18"/>
      </w:rPr>
      <w:t>N</w:t>
    </w:r>
    <w:r>
      <w:rPr>
        <w:rFonts w:ascii="Arial" w:hAnsi="Arial" w:cs="Arial"/>
        <w:sz w:val="18"/>
        <w:szCs w:val="18"/>
      </w:rPr>
      <w:t xml:space="preserve">umer postępowania:  </w:t>
    </w:r>
    <w:r>
      <w:rPr>
        <w:rFonts w:ascii="Arial" w:hAnsi="Arial" w:cs="Arial"/>
        <w:sz w:val="18"/>
        <w:szCs w:val="18"/>
      </w:rPr>
      <w:t>WOF-I.261</w:t>
    </w:r>
    <w:r w:rsidR="00FB361C">
      <w:rPr>
        <w:rFonts w:ascii="Arial" w:hAnsi="Arial" w:cs="Arial"/>
        <w:sz w:val="18"/>
        <w:szCs w:val="18"/>
      </w:rPr>
      <w:t>.13</w:t>
    </w:r>
    <w:r w:rsidRPr="005F5AC1">
      <w:rPr>
        <w:rFonts w:ascii="Arial" w:hAnsi="Arial" w:cs="Arial"/>
        <w:sz w:val="18"/>
        <w:szCs w:val="18"/>
      </w:rPr>
      <w:t>.2022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61C" w:rsidRDefault="00FB361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5058D"/>
    <w:multiLevelType w:val="hybridMultilevel"/>
    <w:tmpl w:val="FF2CFD9A"/>
    <w:lvl w:ilvl="0" w:tplc="9C3E9F4E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060"/>
    <w:rsid w:val="00001060"/>
    <w:rsid w:val="00082E3F"/>
    <w:rsid w:val="000D20C0"/>
    <w:rsid w:val="00223EEF"/>
    <w:rsid w:val="00274F98"/>
    <w:rsid w:val="00334962"/>
    <w:rsid w:val="00366D9F"/>
    <w:rsid w:val="003B5278"/>
    <w:rsid w:val="003B7F08"/>
    <w:rsid w:val="004369FD"/>
    <w:rsid w:val="0045141E"/>
    <w:rsid w:val="004C1E78"/>
    <w:rsid w:val="0051406E"/>
    <w:rsid w:val="00595B3F"/>
    <w:rsid w:val="005A069C"/>
    <w:rsid w:val="005B7975"/>
    <w:rsid w:val="005C32FA"/>
    <w:rsid w:val="005F5AC1"/>
    <w:rsid w:val="00603F4E"/>
    <w:rsid w:val="00714FC6"/>
    <w:rsid w:val="00766A85"/>
    <w:rsid w:val="0077341D"/>
    <w:rsid w:val="007875BF"/>
    <w:rsid w:val="00806525"/>
    <w:rsid w:val="00995601"/>
    <w:rsid w:val="00A23770"/>
    <w:rsid w:val="00A258CB"/>
    <w:rsid w:val="00A83E27"/>
    <w:rsid w:val="00AA71AA"/>
    <w:rsid w:val="00B35606"/>
    <w:rsid w:val="00CA7D1C"/>
    <w:rsid w:val="00E07569"/>
    <w:rsid w:val="00F86899"/>
    <w:rsid w:val="00FB3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060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766A85"/>
    <w:rPr>
      <w:rFonts w:ascii="Tahoma" w:eastAsia="Calibri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03"/>
    <w:rPr>
      <w:rFonts w:ascii="Times New Roman" w:eastAsia="Times New Roman" w:hAnsi="Times New Roman"/>
      <w:sz w:val="0"/>
      <w:szCs w:val="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001060"/>
    <w:rPr>
      <w:rFonts w:ascii="Tahoma" w:eastAsia="Calibri" w:hAnsi="Tahoma" w:cs="Tahom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01060"/>
    <w:rPr>
      <w:rFonts w:ascii="Tahoma" w:hAnsi="Tahoma" w:cs="Tahoma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00106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01060"/>
    <w:rPr>
      <w:rFonts w:ascii="Times New Roman" w:hAnsi="Times New Roman" w:cs="Times New Roman"/>
      <w:sz w:val="24"/>
      <w:szCs w:val="24"/>
      <w:lang w:eastAsia="ar-SA" w:bidi="ar-SA"/>
    </w:rPr>
  </w:style>
  <w:style w:type="paragraph" w:styleId="Nagwek">
    <w:name w:val="header"/>
    <w:basedOn w:val="Normalny"/>
    <w:link w:val="NagwekZnak"/>
    <w:uiPriority w:val="99"/>
    <w:rsid w:val="00001060"/>
    <w:pPr>
      <w:suppressLineNumbers/>
      <w:tabs>
        <w:tab w:val="center" w:pos="4818"/>
        <w:tab w:val="right" w:pos="9637"/>
      </w:tabs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001060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Wojtowicza</dc:creator>
  <cp:keywords/>
  <dc:description/>
  <cp:lastModifiedBy>Wojtowicza</cp:lastModifiedBy>
  <cp:revision>6</cp:revision>
  <dcterms:created xsi:type="dcterms:W3CDTF">2022-03-14T14:03:00Z</dcterms:created>
  <dcterms:modified xsi:type="dcterms:W3CDTF">2022-03-16T12:55:00Z</dcterms:modified>
</cp:coreProperties>
</file>